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903"/>
        <w:gridCol w:w="2034"/>
        <w:gridCol w:w="4985"/>
      </w:tblGrid>
      <w:tr w:rsidR="00816A28">
        <w:trPr>
          <w:trHeight w:val="283"/>
        </w:trPr>
        <w:tc>
          <w:tcPr>
            <w:tcW w:w="2903" w:type="dxa"/>
          </w:tcPr>
          <w:p w:rsidR="00816A28" w:rsidRDefault="00816A28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816A28" w:rsidRDefault="00816A28">
            <w:pPr>
              <w:widowControl w:val="0"/>
              <w:tabs>
                <w:tab w:val="left" w:pos="565"/>
              </w:tabs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16A28" w:rsidRPr="00D01628" w:rsidRDefault="00AA0A16">
            <w:r w:rsidRPr="00D01628">
              <w:rPr>
                <w:rFonts w:ascii="Times New Roman" w:hAnsi="Times New Roman"/>
              </w:rPr>
              <w:t>Приложение 8</w:t>
            </w:r>
          </w:p>
          <w:p w:rsidR="000D50E2" w:rsidRPr="00D01628" w:rsidDel="00C35F06" w:rsidRDefault="000D50E2" w:rsidP="000D50E2">
            <w:pPr>
              <w:rPr>
                <w:del w:id="0" w:author="Скобелева Карина Олеговна" w:date="2025-10-21T16:27:00Z"/>
                <w:rFonts w:ascii="Times New Roman" w:hAnsi="Times New Roman"/>
              </w:rPr>
            </w:pPr>
            <w:del w:id="1" w:author="Скобелева Карина Олеговна" w:date="2025-10-21T16:27:00Z">
              <w:r w:rsidRPr="00D01628" w:rsidDel="00C35F06">
                <w:rPr>
                  <w:rFonts w:ascii="Times New Roman" w:hAnsi="Times New Roman"/>
                </w:rPr>
                <w:delText>к типовой форме</w:delText>
              </w:r>
            </w:del>
          </w:p>
          <w:p w:rsidR="00816A28" w:rsidRPr="00D01628" w:rsidRDefault="000D50E2" w:rsidP="000D50E2">
            <w:pPr>
              <w:rPr>
                <w:rFonts w:ascii="Times New Roman" w:hAnsi="Times New Roman"/>
              </w:rPr>
            </w:pPr>
            <w:del w:id="2" w:author="Скобелева Карина Олеговна" w:date="2025-10-21T16:27:00Z">
              <w:r w:rsidRPr="00D01628" w:rsidDel="00C35F06">
                <w:rPr>
                  <w:rFonts w:ascii="Times New Roman" w:hAnsi="Times New Roman"/>
                </w:rPr>
                <w:delText>а</w:delText>
              </w:r>
            </w:del>
            <w:ins w:id="3" w:author="Скобелева Карина Олеговна" w:date="2025-10-21T16:27:00Z">
              <w:r w:rsidR="00C35F06">
                <w:rPr>
                  <w:rFonts w:ascii="Times New Roman" w:hAnsi="Times New Roman"/>
                </w:rPr>
                <w:t>А</w:t>
              </w:r>
            </w:ins>
            <w:bookmarkStart w:id="4" w:name="_GoBack"/>
            <w:bookmarkEnd w:id="4"/>
            <w:r w:rsidRPr="00D01628">
              <w:rPr>
                <w:rFonts w:ascii="Times New Roman" w:hAnsi="Times New Roman"/>
              </w:rPr>
              <w:t>дминистративного регламента предоставления муниципальной услуги «Внесение (изменение, исключение) сведений в  реестр транспортных средств, принадлежащих пользователям</w:t>
            </w:r>
            <w:r w:rsidR="00B27ACC" w:rsidRPr="00D01628">
              <w:rPr>
                <w:rFonts w:ascii="Times New Roman" w:hAnsi="Times New Roman"/>
              </w:rPr>
              <w:t xml:space="preserve">, которые оформили резидентские парковочные разрешения </w:t>
            </w:r>
            <w:r w:rsidRPr="00D01628">
              <w:rPr>
                <w:rFonts w:ascii="Times New Roman" w:hAnsi="Times New Roman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816A28" w:rsidRDefault="00AA0A16">
            <w:pP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  <w:t>$orderNum$</w:t>
            </w:r>
          </w:p>
        </w:tc>
      </w:tr>
    </w:tbl>
    <w:p w:rsidR="00816A28" w:rsidRDefault="00816A28"/>
    <w:p w:rsidR="00816A28" w:rsidRDefault="00816A28">
      <w:pPr>
        <w:sectPr w:rsidR="00816A28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D50E2" w:rsidRDefault="00AA0A16" w:rsidP="000D50E2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</w:t>
      </w:r>
    </w:p>
    <w:p w:rsidR="00816A28" w:rsidRDefault="000D50E2" w:rsidP="000D50E2">
      <w:pPr>
        <w:pStyle w:val="a8"/>
        <w:spacing w:line="276" w:lineRule="auto"/>
        <w:ind w:left="0" w:firstLine="0"/>
        <w:jc w:val="center"/>
        <w:outlineLvl w:val="1"/>
        <w:sectPr w:rsidR="00816A2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  <w:r>
        <w:rPr>
          <w:rFonts w:ascii="Times New Roman" w:hAnsi="Times New Roman"/>
          <w:sz w:val="28"/>
          <w:szCs w:val="28"/>
        </w:rPr>
        <w:t xml:space="preserve"> </w:t>
      </w:r>
      <w:r w:rsidR="00AA0A16">
        <w:rPr>
          <w:rFonts w:ascii="Times New Roman" w:hAnsi="Times New Roman"/>
          <w:sz w:val="28"/>
          <w:szCs w:val="28"/>
        </w:rPr>
        <w:t>общих признаков, по которым объединяются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AA0A16">
        <w:rPr>
          <w:rFonts w:ascii="Times New Roman" w:hAnsi="Times New Roman"/>
          <w:sz w:val="28"/>
          <w:szCs w:val="28"/>
        </w:rPr>
        <w:t>категории заявителей, а также комбинации признаков заявителей,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="00AA0A16">
        <w:rPr>
          <w:rFonts w:ascii="Times New Roman" w:hAnsi="Times New Roman"/>
          <w:sz w:val="28"/>
          <w:szCs w:val="28"/>
        </w:rPr>
        <w:t xml:space="preserve">каждая из которых соответствует вариантам предоставления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«В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B27A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27ACC">
        <w:rPr>
          <w:rFonts w:ascii="Times New Roman" w:hAnsi="Times New Roman"/>
          <w:sz w:val="28"/>
          <w:szCs w:val="28"/>
        </w:rPr>
        <w:t>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B27ACC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16A28" w:rsidRDefault="00816A28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06EA2" w:rsidRDefault="00306EA2">
      <w:pPr>
        <w:pStyle w:val="a8"/>
        <w:spacing w:line="276" w:lineRule="auto"/>
        <w:ind w:left="0"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816A28" w:rsidRDefault="00AA0A16">
      <w:pPr>
        <w:pStyle w:val="a8"/>
        <w:spacing w:line="276" w:lineRule="auto"/>
        <w:ind w:left="0" w:firstLine="0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признаки, по которым объединяются категории заявителей</w:t>
      </w:r>
    </w:p>
    <w:tbl>
      <w:tblPr>
        <w:tblW w:w="5000" w:type="pct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28"/>
        <w:gridCol w:w="4317"/>
        <w:gridCol w:w="4871"/>
      </w:tblGrid>
      <w:tr w:rsidR="00816A28" w:rsidTr="000D50E2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816A28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признаки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>
            <w:pPr>
              <w:pStyle w:val="TableContents"/>
              <w:ind w:firstLine="70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Категория</w:t>
            </w:r>
          </w:p>
        </w:tc>
      </w:tr>
      <w:tr w:rsidR="00816A28" w:rsidTr="009869E5">
        <w:tc>
          <w:tcPr>
            <w:tcW w:w="728" w:type="dxa"/>
            <w:tcBorders>
              <w:left w:val="single" w:sz="2" w:space="0" w:color="000000"/>
              <w:bottom w:val="single" w:sz="2" w:space="0" w:color="000000"/>
            </w:tcBorders>
          </w:tcPr>
          <w:p w:rsidR="00816A28" w:rsidRPr="006D5215" w:rsidRDefault="000D50E2" w:rsidP="006D5215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D521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317" w:type="dxa"/>
            <w:tcBorders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которых в установленном порядке зарегистрированы транспортные средства </w:t>
            </w:r>
            <w:r w:rsidR="009C201A">
              <w:rPr>
                <w:rFonts w:ascii="Times New Roman" w:hAnsi="Times New Roman"/>
                <w:sz w:val="28"/>
                <w:szCs w:val="28"/>
              </w:rPr>
              <w:t xml:space="preserve">типа 1 и типа 2 </w:t>
            </w:r>
            <w:r>
              <w:rPr>
                <w:rFonts w:ascii="Times New Roman" w:hAnsi="Times New Roman"/>
                <w:sz w:val="28"/>
                <w:szCs w:val="28"/>
              </w:rPr>
              <w:t>и оформляющие резидентское парковочное разрешение с правом пользования парковочным местом платной парковки во временном интервале с 20.00⁠⁠-⁠⁠08.00</w:t>
            </w:r>
          </w:p>
        </w:tc>
      </w:tr>
      <w:tr w:rsidR="00816A28" w:rsidTr="009869E5"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816A28" w:rsidRDefault="000D50E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A0A1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3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</w:t>
            </w:r>
          </w:p>
        </w:tc>
        <w:tc>
          <w:tcPr>
            <w:tcW w:w="48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816A28" w:rsidRDefault="00AA0A16">
            <w:pPr>
              <w:pStyle w:val="TableContents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 которых в установленном порядке зарегистрированы транспортные средства </w:t>
            </w:r>
            <w:r w:rsidR="009C201A">
              <w:rPr>
                <w:rFonts w:ascii="Times New Roman" w:hAnsi="Times New Roman"/>
                <w:sz w:val="28"/>
                <w:szCs w:val="28"/>
              </w:rPr>
              <w:t xml:space="preserve">типа 1 и типа 2 </w:t>
            </w:r>
            <w:r>
              <w:rPr>
                <w:rFonts w:ascii="Times New Roman" w:hAnsi="Times New Roman"/>
                <w:sz w:val="28"/>
                <w:szCs w:val="28"/>
              </w:rPr>
              <w:t>и оформляющие резидентское парковочное разрешение с правом пользования парковочным местом платной парковки круглосуточно</w:t>
            </w:r>
          </w:p>
        </w:tc>
      </w:tr>
    </w:tbl>
    <w:p w:rsidR="00816A28" w:rsidRDefault="00816A28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0D50E2" w:rsidRDefault="000D50E2">
      <w:pPr>
        <w:pStyle w:val="a8"/>
        <w:widowControl w:val="0"/>
        <w:spacing w:line="276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816A28" w:rsidRDefault="00816A28">
      <w:pPr>
        <w:rPr>
          <w:ins w:id="5" w:author="Скобелева Карина Олеговна" w:date="2025-09-11T14:44:00Z"/>
        </w:rPr>
      </w:pPr>
    </w:p>
    <w:p w:rsidR="00D01628" w:rsidRDefault="00D01628">
      <w:pPr>
        <w:sectPr w:rsidR="00D01628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816A28" w:rsidRDefault="00AA0A16">
      <w:pPr>
        <w:pStyle w:val="a8"/>
        <w:widowControl w:val="0"/>
        <w:spacing w:line="276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Комбинации признаков заявителей,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каждая из которых соответствует вариантам</w:t>
      </w:r>
      <w:r>
        <w:rPr>
          <w:rFonts w:ascii="Times New Roman" w:hAnsi="Times New Roman"/>
          <w:sz w:val="28"/>
          <w:szCs w:val="28"/>
        </w:rPr>
        <w:br/>
        <w:t>предоставления государственной услуги</w:t>
      </w:r>
    </w:p>
    <w:tbl>
      <w:tblPr>
        <w:tblW w:w="991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4"/>
        <w:gridCol w:w="4370"/>
        <w:gridCol w:w="4843"/>
      </w:tblGrid>
      <w:tr w:rsidR="00816A2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0D50E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AA0A1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на которых в установленном порядке зарегистрированы транспортные средства и оформляющие резидентское парковочное разрешение с правом пользования парковочным местом платной парковки во временном интервале с 20.00⁠⁠-⁠⁠08.00,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 w:rsidP="000D50E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государственной услуги, указанные в 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1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3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5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7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  <w:tr w:rsidR="00816A28">
        <w:tc>
          <w:tcPr>
            <w:tcW w:w="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0D50E2">
            <w:pPr>
              <w:pStyle w:val="TableContents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AA0A16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</w:tc>
        <w:tc>
          <w:tcPr>
            <w:tcW w:w="4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816A28" w:rsidRDefault="00AA0A16">
            <w:pPr>
              <w:pStyle w:val="a4"/>
              <w:tabs>
                <w:tab w:val="left" w:pos="645"/>
              </w:tabs>
              <w:spacing w:after="0"/>
              <w:jc w:val="both"/>
              <w:rPr>
                <w:rFonts w:ascii="Times New Roman" w:hAnsi="Times New Roman"/>
                <w:color w:val="00CC33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физические лица – граждане Российской Федерации, иностранные граждане, лица без гражданства:  на которых в установленном порядке зарегистрированы транспортные средства и оформляющие резидентское парковочное разрешение, с правом пользования парковочным местом платной парковки круглосуточно, включая их уполномоченных представителей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6A28" w:rsidRDefault="00AA0A16" w:rsidP="000D50E2">
            <w:pPr>
              <w:pStyle w:val="a8"/>
              <w:widowControl w:val="0"/>
              <w:spacing w:line="276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варианты предоставления государственной услуги, указанные в 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подпунктах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2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>
              <w:rPr>
                <w:rFonts w:ascii="Times New Roman" w:hAnsi="Times New Roman"/>
                <w:sz w:val="28"/>
                <w:szCs w:val="28"/>
              </w:rPr>
              <w:t>4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6</w:t>
            </w:r>
            <w:r w:rsidRPr="009C201A">
              <w:rPr>
                <w:rFonts w:ascii="Times New Roman" w:hAnsi="Times New Roman"/>
                <w:sz w:val="28"/>
                <w:szCs w:val="28"/>
              </w:rPr>
              <w:t>, 17.1.</w:t>
            </w:r>
            <w:r w:rsidR="000D50E2" w:rsidRPr="009C201A">
              <w:rPr>
                <w:rFonts w:ascii="Times New Roman" w:hAnsi="Times New Roman"/>
                <w:sz w:val="28"/>
                <w:szCs w:val="28"/>
              </w:rPr>
              <w:t>8</w:t>
            </w:r>
            <w:r w:rsidRPr="00AA0A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пункта 17.1 Регламента</w:t>
            </w:r>
          </w:p>
        </w:tc>
      </w:tr>
    </w:tbl>
    <w:p w:rsidR="00816A28" w:rsidRDefault="00816A28">
      <w:pPr>
        <w:rPr>
          <w:sz w:val="4"/>
          <w:szCs w:val="4"/>
        </w:rPr>
      </w:pPr>
    </w:p>
    <w:sectPr w:rsidR="00816A28">
      <w:type w:val="continuous"/>
      <w:pgSz w:w="11906" w:h="16838"/>
      <w:pgMar w:top="1134" w:right="850" w:bottom="1134" w:left="1134" w:header="0" w:footer="0" w:gutter="0"/>
      <w:cols w:space="720"/>
      <w:formProt w:val="0"/>
      <w:docGrid w:linePitch="312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A74E0F"/>
    <w:multiLevelType w:val="multilevel"/>
    <w:tmpl w:val="C5F4B9BC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4D823B5"/>
    <w:multiLevelType w:val="multilevel"/>
    <w:tmpl w:val="1DF6DD48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5AC4A51"/>
    <w:multiLevelType w:val="multilevel"/>
    <w:tmpl w:val="A5182AF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3" w15:restartNumberingAfterBreak="0">
    <w:nsid w:val="7A9164E7"/>
    <w:multiLevelType w:val="multilevel"/>
    <w:tmpl w:val="79588D42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A28"/>
    <w:rsid w:val="000D50E2"/>
    <w:rsid w:val="00306EA2"/>
    <w:rsid w:val="006D5215"/>
    <w:rsid w:val="00715D94"/>
    <w:rsid w:val="00816A28"/>
    <w:rsid w:val="009869E5"/>
    <w:rsid w:val="009C201A"/>
    <w:rsid w:val="00AA0A16"/>
    <w:rsid w:val="00B27ACC"/>
    <w:rsid w:val="00C35F06"/>
    <w:rsid w:val="00CB4DC3"/>
    <w:rsid w:val="00D0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22079"/>
  <w15:docId w15:val="{9001ADDC-BFFC-4F94-8085-0F51B0077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9869E5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9E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Скобелева Карина Олеговна</cp:lastModifiedBy>
  <cp:revision>4</cp:revision>
  <dcterms:created xsi:type="dcterms:W3CDTF">2025-08-06T16:08:00Z</dcterms:created>
  <dcterms:modified xsi:type="dcterms:W3CDTF">2025-10-21T13:27:00Z</dcterms:modified>
  <dc:language>en-US</dc:language>
</cp:coreProperties>
</file>